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57900" w14:textId="30538F0A" w:rsidR="006F62AA" w:rsidRDefault="006F62AA" w:rsidP="002461F7">
      <w:pPr>
        <w:rPr>
          <w:sz w:val="4"/>
          <w:szCs w:val="4"/>
        </w:rPr>
      </w:pPr>
    </w:p>
    <w:p w14:paraId="61EEBEAB" w14:textId="1F1592B2" w:rsidR="006F62AA" w:rsidRDefault="006F62AA" w:rsidP="002461F7">
      <w:pPr>
        <w:rPr>
          <w:sz w:val="4"/>
          <w:szCs w:val="4"/>
        </w:rPr>
      </w:pPr>
    </w:p>
    <w:p w14:paraId="58E8703D" w14:textId="671C2876" w:rsidR="006F62AA" w:rsidRPr="002461F7" w:rsidDel="00FD7075" w:rsidRDefault="006F62AA" w:rsidP="006F62AA">
      <w:pPr>
        <w:rPr>
          <w:del w:id="0" w:author="Alison Rieger" w:date="2025-06-19T13:40:00Z" w16du:dateUtc="2025-06-19T17:40:00Z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F62AA" w:rsidRPr="00D7596A" w:rsidDel="00FD7075" w14:paraId="2EC009BE" w14:textId="6BCED6F5" w:rsidTr="3CBB2000">
        <w:trPr>
          <w:trHeight w:hRule="exact" w:val="462"/>
          <w:del w:id="1" w:author="Alison Rieger" w:date="2025-06-19T13:40:00Z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826ACCC" w14:textId="2A647AFC" w:rsidR="006F62AA" w:rsidRPr="00D7596A" w:rsidDel="00FD7075" w:rsidRDefault="00010E97" w:rsidP="00097204">
            <w:pPr>
              <w:spacing w:before="60"/>
              <w:rPr>
                <w:del w:id="2" w:author="Alison Rieger" w:date="2025-06-19T13:40:00Z" w16du:dateUtc="2025-06-19T17:40:00Z"/>
                <w:rFonts w:ascii="Arial" w:hAnsi="Arial" w:cs="Arial"/>
                <w:b/>
                <w:sz w:val="24"/>
                <w:szCs w:val="24"/>
              </w:rPr>
            </w:pPr>
            <w:del w:id="3" w:author="Alison Rieger" w:date="2025-06-19T13:40:00Z" w16du:dateUtc="2025-06-19T17:40:00Z">
              <w:r w:rsidDel="00FD7075">
                <w:rPr>
                  <w:rFonts w:ascii="Arial" w:eastAsia="Verdana" w:hAnsi="Arial" w:cs="Arial"/>
                  <w:b/>
                  <w:sz w:val="24"/>
                  <w:szCs w:val="24"/>
                </w:rPr>
                <w:delText>Solving for an Unknown in Multi-Step Equations</w:delText>
              </w:r>
              <w:r w:rsidR="003A2C94" w:rsidDel="00FD7075">
                <w:rPr>
                  <w:rFonts w:ascii="Arial" w:eastAsia="Verdana" w:hAnsi="Arial" w:cs="Arial"/>
                  <w:b/>
                  <w:sz w:val="24"/>
                  <w:szCs w:val="24"/>
                </w:rPr>
                <w:delText xml:space="preserve"> </w:delText>
              </w:r>
              <w:r w:rsidR="003A2C94" w:rsidDel="00FD7075">
                <w:rPr>
                  <w:rFonts w:ascii="Arial" w:hAnsi="Arial" w:cs="Arial"/>
                  <w:b/>
                  <w:sz w:val="24"/>
                  <w:szCs w:val="24"/>
                </w:rPr>
                <w:delText>(con</w:delText>
              </w:r>
              <w:r w:rsidR="007D49A2" w:rsidDel="00FD7075">
                <w:rPr>
                  <w:rFonts w:ascii="Arial" w:hAnsi="Arial" w:cs="Arial"/>
                  <w:b/>
                  <w:sz w:val="24"/>
                  <w:szCs w:val="24"/>
                </w:rPr>
                <w:delText>t’d</w:delText>
              </w:r>
              <w:r w:rsidR="003A2C94" w:rsidDel="00FD7075">
                <w:rPr>
                  <w:rFonts w:ascii="Arial" w:hAnsi="Arial" w:cs="Arial"/>
                  <w:b/>
                  <w:sz w:val="24"/>
                  <w:szCs w:val="24"/>
                </w:rPr>
                <w:delText>)</w:delText>
              </w:r>
            </w:del>
          </w:p>
        </w:tc>
      </w:tr>
      <w:tr w:rsidR="006F62AA" w:rsidRPr="002F051B" w:rsidDel="00FD7075" w14:paraId="7351AA21" w14:textId="0EE6B65A" w:rsidTr="3CBB2000">
        <w:trPr>
          <w:trHeight w:hRule="exact" w:val="3286"/>
          <w:del w:id="4" w:author="Alison Rieger" w:date="2025-06-19T13:40:00Z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10245" w14:textId="5E3CC03F" w:rsidR="00B9251B" w:rsidRPr="00CC040D" w:rsidDel="00FD7075" w:rsidRDefault="00B9251B" w:rsidP="00097204">
            <w:pPr>
              <w:rPr>
                <w:del w:id="5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6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>Uses a flow chart and inverse operations.</w:delText>
              </w:r>
            </w:del>
          </w:p>
          <w:p w14:paraId="11110C54" w14:textId="5BA81E81" w:rsidR="00B9251B" w:rsidRPr="00CC040D" w:rsidDel="00FD7075" w:rsidRDefault="00B9251B" w:rsidP="00097204">
            <w:pPr>
              <w:pStyle w:val="TableParagraph"/>
              <w:ind w:left="90"/>
              <w:contextualSpacing/>
              <w:rPr>
                <w:del w:id="7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129E59" w14:textId="0AF3FFF8" w:rsidR="00B9251B" w:rsidDel="00FD7075" w:rsidRDefault="00B9251B" w:rsidP="00097204">
            <w:pPr>
              <w:pStyle w:val="TableParagraph"/>
              <w:ind w:left="90"/>
              <w:contextualSpacing/>
              <w:rPr>
                <w:del w:id="8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del w:id="9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  <w:lang w:val="en-CA"/>
                </w:rPr>
                <w:tab/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  <w:lang w:val="en-CA"/>
                </w:rPr>
                <w:tab/>
                <w:delText>3</w:delText>
              </w:r>
              <w:r w:rsidRPr="00B55441" w:rsidDel="00FD7075">
                <w:rPr>
                  <w:rFonts w:ascii="Arial" w:hAnsi="Arial" w:cs="Arial"/>
                  <w:i/>
                  <w:iCs/>
                  <w:color w:val="626365"/>
                  <w:sz w:val="19"/>
                  <w:szCs w:val="19"/>
                  <w:lang w:val="en-CA"/>
                </w:rPr>
                <w:delText>d</w:delText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  <w:lang w:val="en-CA"/>
                </w:rPr>
                <w:delText xml:space="preserve"> + 5 = 65</w:delText>
              </w:r>
            </w:del>
          </w:p>
          <w:p w14:paraId="7F2C6E4D" w14:textId="4DAF7A80" w:rsidR="00B55441" w:rsidRPr="00CC040D" w:rsidDel="00FD7075" w:rsidRDefault="00B55441" w:rsidP="00097204">
            <w:pPr>
              <w:pStyle w:val="TableParagraph"/>
              <w:ind w:left="90"/>
              <w:contextualSpacing/>
              <w:rPr>
                <w:del w:id="10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E153AF" w14:textId="382208BF" w:rsidR="006F62AA" w:rsidDel="00FD7075" w:rsidRDefault="00B55441" w:rsidP="00097204">
            <w:pPr>
              <w:jc w:val="center"/>
              <w:rPr>
                <w:del w:id="11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12" w:author="Alison Rieger" w:date="2025-06-19T13:40:00Z" w16du:dateUtc="2025-06-19T17:40:00Z">
              <w:r w:rsidDel="00FD7075">
                <w:rPr>
                  <w:rFonts w:ascii="Arial" w:hAnsi="Arial" w:cs="Arial"/>
                  <w:noProof/>
                  <w:color w:val="626365"/>
                  <w:sz w:val="19"/>
                  <w:szCs w:val="19"/>
                  <w:lang w:val="en-US" w:eastAsia="zh-CN"/>
                </w:rPr>
                <w:drawing>
                  <wp:inline distT="0" distB="0" distL="0" distR="0" wp14:anchorId="30367BF9" wp14:editId="3280A867">
                    <wp:extent cx="2527300" cy="674338"/>
                    <wp:effectExtent l="0" t="0" r="6350" b="0"/>
                    <wp:docPr id="23" name="Picture 2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540620" cy="6778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  <w:p w14:paraId="1FEC1D6C" w14:textId="0CB669FF" w:rsidR="00B55441" w:rsidDel="00FD7075" w:rsidRDefault="00B55441" w:rsidP="00097204">
            <w:pPr>
              <w:rPr>
                <w:del w:id="13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  <w:p w14:paraId="47541D91" w14:textId="1E1A7339" w:rsidR="00312559" w:rsidRPr="00CC040D" w:rsidDel="00FD7075" w:rsidRDefault="00E6400E" w:rsidP="00097204">
            <w:pPr>
              <w:jc w:val="center"/>
              <w:rPr>
                <w:del w:id="14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15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 </w:delText>
              </w:r>
              <w:r w:rsidR="00312559"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>“I decomposed the equation into parts, then reversed the flow using inverse operations.”</w:delText>
              </w:r>
            </w:del>
          </w:p>
          <w:p w14:paraId="76B3AF3D" w14:textId="77C323C0" w:rsidR="00312559" w:rsidDel="00FD7075" w:rsidRDefault="00312559" w:rsidP="00097204">
            <w:pPr>
              <w:rPr>
                <w:del w:id="16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  <w:p w14:paraId="23D3A4B7" w14:textId="143F78FC" w:rsidR="00B55441" w:rsidRPr="00DA5150" w:rsidDel="00FD7075" w:rsidRDefault="00B55441" w:rsidP="00097204">
            <w:pPr>
              <w:rPr>
                <w:del w:id="17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BC2FC" w14:textId="533B87C0" w:rsidR="000941AE" w:rsidRPr="00CC040D" w:rsidDel="00FD7075" w:rsidRDefault="000941AE" w:rsidP="00097204">
            <w:pPr>
              <w:rPr>
                <w:del w:id="18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19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Writes an equation with an unknown to solve </w:delText>
              </w:r>
              <w:r w:rsidR="00E6400E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br/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>a problem.</w:delText>
              </w:r>
            </w:del>
          </w:p>
          <w:p w14:paraId="023EAC25" w14:textId="2DD3A798" w:rsidR="000941AE" w:rsidDel="00FD7075" w:rsidRDefault="000941AE" w:rsidP="00097204">
            <w:pPr>
              <w:pStyle w:val="Default"/>
              <w:rPr>
                <w:del w:id="20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  <w:p w14:paraId="3BFE4053" w14:textId="431E0070" w:rsidR="00173364" w:rsidRPr="00CC040D" w:rsidDel="00FD7075" w:rsidRDefault="00173364" w:rsidP="00097204">
            <w:pPr>
              <w:jc w:val="center"/>
              <w:rPr>
                <w:del w:id="21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22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Chico works for a dog-walking company. </w:delText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br/>
                <w:delText xml:space="preserve">Chico earns $25 a day, plus $5 for every dog he walks. On Thursday, Chico earned $70. </w:delText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br/>
                <w:delText>How many dogs did Chico walk?</w:delText>
              </w:r>
            </w:del>
          </w:p>
          <w:p w14:paraId="23F688A5" w14:textId="7103AE36" w:rsidR="00173364" w:rsidRPr="00CC040D" w:rsidDel="00FD7075" w:rsidRDefault="00173364" w:rsidP="00097204">
            <w:pPr>
              <w:rPr>
                <w:del w:id="23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  <w:p w14:paraId="3A7FD5FE" w14:textId="3B2A6C19" w:rsidR="00A17A07" w:rsidRPr="00CC040D" w:rsidDel="00FD7075" w:rsidRDefault="00A17A07" w:rsidP="00097204">
            <w:pPr>
              <w:jc w:val="center"/>
              <w:rPr>
                <w:del w:id="24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25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“I let </w:delText>
              </w:r>
              <w:r w:rsidRPr="00E6400E" w:rsidDel="00FD7075">
                <w:rPr>
                  <w:rFonts w:ascii="Arial" w:hAnsi="Arial" w:cs="Arial"/>
                  <w:i/>
                  <w:iCs/>
                  <w:color w:val="626365"/>
                  <w:sz w:val="19"/>
                  <w:szCs w:val="19"/>
                </w:rPr>
                <w:delText>d</w:delText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 represent the number of dogs </w:delText>
              </w:r>
              <w:r w:rsidR="00E6400E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br/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Chico walked. </w:delText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br/>
                <w:delText>I wrote the equation: 70 = 25 + 5</w:delText>
              </w:r>
              <w:r w:rsidRPr="00E6400E" w:rsidDel="00FD7075">
                <w:rPr>
                  <w:rFonts w:ascii="Arial" w:hAnsi="Arial" w:cs="Arial"/>
                  <w:i/>
                  <w:iCs/>
                  <w:color w:val="626365"/>
                  <w:sz w:val="19"/>
                  <w:szCs w:val="19"/>
                </w:rPr>
                <w:delText>d</w:delText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>.”</w:delText>
              </w:r>
            </w:del>
          </w:p>
          <w:p w14:paraId="48343AC3" w14:textId="6581CCAD" w:rsidR="000941AE" w:rsidRPr="00DA5150" w:rsidDel="00FD7075" w:rsidRDefault="000941AE" w:rsidP="00097204">
            <w:pPr>
              <w:pStyle w:val="Default"/>
              <w:rPr>
                <w:del w:id="26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B08F8" w14:textId="16618CEF" w:rsidR="00E6400E" w:rsidRPr="00CC040D" w:rsidDel="00FD7075" w:rsidRDefault="00852A5B" w:rsidP="00097204">
            <w:pPr>
              <w:rPr>
                <w:del w:id="27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28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Flexibly uses multiple strategies to </w:delText>
              </w:r>
              <w:r w:rsidR="00E6400E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br/>
              </w:r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>solve equations.</w:delText>
              </w:r>
            </w:del>
          </w:p>
          <w:p w14:paraId="00047B94" w14:textId="606E156D" w:rsidR="006F62AA" w:rsidDel="00FD7075" w:rsidRDefault="00E6400E" w:rsidP="00097204">
            <w:pPr>
              <w:pStyle w:val="Default"/>
              <w:jc w:val="center"/>
              <w:rPr>
                <w:del w:id="29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30" w:author="Alison Rieger" w:date="2025-06-19T13:40:00Z" w16du:dateUtc="2025-06-19T17:40:00Z">
              <w:r w:rsidDel="00FD7075">
                <w:rPr>
                  <w:rFonts w:ascii="Arial" w:hAnsi="Arial" w:cs="Arial"/>
                  <w:noProof/>
                  <w:color w:val="626365"/>
                  <w:sz w:val="19"/>
                  <w:szCs w:val="19"/>
                  <w:lang w:val="en-US" w:eastAsia="zh-CN"/>
                </w:rPr>
                <w:drawing>
                  <wp:inline distT="0" distB="0" distL="0" distR="0" wp14:anchorId="1E283D22" wp14:editId="08BDFD4C">
                    <wp:extent cx="1739900" cy="1212850"/>
                    <wp:effectExtent l="0" t="0" r="0" b="6350"/>
                    <wp:docPr id="24" name="Picture 2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39900" cy="1212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  <w:p w14:paraId="287A350B" w14:textId="73C60625" w:rsidR="00CC040D" w:rsidRPr="00DA5150" w:rsidDel="00FD7075" w:rsidRDefault="00CC040D" w:rsidP="00097204">
            <w:pPr>
              <w:pStyle w:val="Default"/>
              <w:rPr>
                <w:del w:id="31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32" w:author="Alison Rieger" w:date="2025-06-19T13:40:00Z" w16du:dateUtc="2025-06-19T17:40:00Z">
              <w:r w:rsidRPr="00CC040D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>“I made the equation easier to solve by decomposing 70, subtracting 25 from each side, then dividing both sides by 5.”</w:delText>
              </w:r>
            </w:del>
          </w:p>
        </w:tc>
      </w:tr>
      <w:tr w:rsidR="00097204" w:rsidDel="00FD7075" w14:paraId="3682F25A" w14:textId="7DDF64CA" w:rsidTr="3CBB2000">
        <w:trPr>
          <w:trHeight w:val="283"/>
          <w:del w:id="33" w:author="Alison Rieger" w:date="2025-06-19T13:40:00Z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91414D" w14:textId="270ECD1C" w:rsidR="00097204" w:rsidRPr="00607C6D" w:rsidDel="00FD7075" w:rsidRDefault="00097204" w:rsidP="00097204">
            <w:pPr>
              <w:rPr>
                <w:del w:id="34" w:author="Alison Rieger" w:date="2025-06-19T13:40:00Z" w16du:dateUtc="2025-06-19T17:40:00Z"/>
                <w:rFonts w:ascii="Arial" w:hAnsi="Arial" w:cs="Arial"/>
                <w:b/>
                <w:bCs/>
                <w:sz w:val="20"/>
                <w:szCs w:val="20"/>
              </w:rPr>
            </w:pPr>
            <w:del w:id="35" w:author="Alison Rieger" w:date="2025-06-19T13:40:00Z" w16du:dateUtc="2025-06-19T17:40:00Z">
              <w:r w:rsidDel="00FD7075">
                <w:rPr>
                  <w:rFonts w:ascii="Arial" w:eastAsia="Verdana" w:hAnsi="Arial" w:cs="Arial"/>
                  <w:b/>
                </w:rPr>
                <w:delText>Observations/Documentation</w:delText>
              </w:r>
            </w:del>
          </w:p>
        </w:tc>
      </w:tr>
      <w:tr w:rsidR="006F62AA" w:rsidDel="00FD7075" w14:paraId="3AADF08D" w14:textId="62A29B52" w:rsidTr="3CBB2000">
        <w:trPr>
          <w:trHeight w:val="4321"/>
          <w:del w:id="36" w:author="Alison Rieger" w:date="2025-06-19T13:40:00Z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D224E7" w14:textId="417E563F" w:rsidR="006F62AA" w:rsidRPr="00AA3425" w:rsidDel="00FD7075" w:rsidRDefault="1CEDB4A3" w:rsidP="3CBB2000">
            <w:pPr>
              <w:pStyle w:val="Heading3"/>
              <w:spacing w:before="360" w:after="0" w:line="330" w:lineRule="auto"/>
              <w:ind w:left="240" w:right="240"/>
              <w:rPr>
                <w:del w:id="37" w:author="Alison Rieger" w:date="2025-06-19T13:40:00Z" w16du:dateUtc="2025-06-19T17:40:00Z"/>
              </w:rPr>
            </w:pPr>
            <w:del w:id="38" w:author="Alison Rieger" w:date="2025-06-19T13:40:00Z" w16du:dateUtc="2025-06-19T17:40:00Z">
              <w:r w:rsidRPr="3CBB2000" w:rsidDel="00FD7075">
                <w:rPr>
                  <w:rFonts w:ascii="Roboto" w:eastAsia="Roboto" w:hAnsi="Roboto" w:cs="Roboto"/>
                  <w:sz w:val="30"/>
                  <w:szCs w:val="30"/>
                </w:rPr>
                <w:delText>In the Moment</w:delText>
              </w:r>
            </w:del>
          </w:p>
          <w:p w14:paraId="3203D6C5" w14:textId="57BA0353" w:rsidR="006F62AA" w:rsidRPr="00AA3425" w:rsidDel="00FD7075" w:rsidRDefault="1CEDB4A3" w:rsidP="3CBB2000">
            <w:pPr>
              <w:rPr>
                <w:del w:id="39" w:author="Alison Rieger" w:date="2025-06-19T13:40:00Z" w16du:dateUtc="2025-06-19T17:40:00Z"/>
              </w:rPr>
            </w:pPr>
            <w:del w:id="40" w:author="Alison Rieger" w:date="2025-06-19T13:40:00Z" w16du:dateUtc="2025-06-19T17:40:00Z">
              <w:r w:rsidRPr="3CBB2000" w:rsidDel="00FD7075">
                <w:rPr>
                  <w:rFonts w:ascii="Roboto" w:eastAsia="Roboto" w:hAnsi="Roboto" w:cs="Roboto"/>
                  <w:i/>
                  <w:iCs/>
                </w:rPr>
                <w:delText>How can you write an equation with an unknown to help you solve a problem?</w:delText>
              </w:r>
              <w:r w:rsidR="006F62AA" w:rsidDel="00FD7075">
                <w:br/>
              </w:r>
              <w:r w:rsidRPr="3CBB2000" w:rsidDel="00FD7075">
                <w:rPr>
                  <w:rFonts w:ascii="Roboto" w:eastAsia="Roboto" w:hAnsi="Roboto" w:cs="Roboto"/>
                </w:rPr>
                <w:delText>Provide word problems and have student write an equation with an unknown to represent each problem.</w:delText>
              </w:r>
            </w:del>
          </w:p>
          <w:p w14:paraId="72ABD9BE" w14:textId="161E6617" w:rsidR="006F62AA" w:rsidRPr="00AA3425" w:rsidDel="00FD7075" w:rsidRDefault="006F62AA" w:rsidP="3CBB2000">
            <w:pPr>
              <w:rPr>
                <w:del w:id="41" w:author="Alison Rieger" w:date="2025-06-19T13:40:00Z" w16du:dateUtc="2025-06-19T17:40:00Z"/>
              </w:rPr>
            </w:pPr>
          </w:p>
          <w:p w14:paraId="4B8DE63B" w14:textId="7BB259C9" w:rsidR="006F62AA" w:rsidRPr="00AA3425" w:rsidDel="00FD7075" w:rsidRDefault="1CEDB4A3" w:rsidP="3CBB2000">
            <w:pPr>
              <w:rPr>
                <w:del w:id="42" w:author="Alison Rieger" w:date="2025-06-19T13:40:00Z" w16du:dateUtc="2025-06-19T17:40:00Z"/>
                <w:rFonts w:ascii="Roboto" w:eastAsia="Roboto" w:hAnsi="Roboto" w:cs="Roboto"/>
                <w:color w:val="0A799B"/>
                <w:u w:val="single"/>
              </w:rPr>
            </w:pPr>
            <w:del w:id="43" w:author="Alison Rieger" w:date="2025-06-19T13:40:00Z" w16du:dateUtc="2025-06-19T17:40:00Z">
              <w:r w:rsidRPr="3CBB2000" w:rsidDel="00FD7075">
                <w:rPr>
                  <w:rFonts w:ascii="Roboto" w:eastAsia="Roboto" w:hAnsi="Roboto" w:cs="Roboto"/>
                  <w:b/>
                  <w:bCs/>
                </w:rPr>
                <w:delText>Additional Next Steps</w:delText>
              </w:r>
              <w:r w:rsidR="006F62AA" w:rsidDel="00FD7075">
                <w:br/>
              </w:r>
              <w:r w:rsidRPr="3CBB2000" w:rsidDel="00FD7075">
                <w:rPr>
                  <w:rFonts w:ascii="Roboto" w:eastAsia="Roboto" w:hAnsi="Roboto" w:cs="Roboto"/>
                </w:rPr>
                <w:delText xml:space="preserve">Quick Intervention: </w:delText>
              </w:r>
              <w:r w:rsidDel="00FD7075">
                <w:fldChar w:fldCharType="begin"/>
              </w:r>
              <w:r w:rsidDel="00FD7075">
                <w:delInstrText>HYPERLINK "https://etr.mathology.ca/" \l "lesson/2163/related" \h</w:delInstrText>
              </w:r>
              <w:r w:rsidDel="00FD7075">
                <w:fldChar w:fldCharType="separate"/>
              </w:r>
              <w:r w:rsidRPr="3CBB2000" w:rsidDel="00FD7075">
                <w:rPr>
                  <w:rStyle w:val="Hyperlink"/>
                  <w:rFonts w:ascii="Roboto" w:eastAsia="Roboto" w:hAnsi="Roboto" w:cs="Roboto"/>
                  <w:color w:val="0A799B"/>
                </w:rPr>
                <w:delText>Intervention Mini-Lesson: Writing an equation with a variable to represent a story problem</w:delText>
              </w:r>
              <w:r w:rsidR="006F62AA" w:rsidDel="00FD7075">
                <w:br/>
              </w:r>
              <w:r w:rsidDel="00FD7075">
                <w:fldChar w:fldCharType="end"/>
              </w:r>
            </w:del>
          </w:p>
          <w:p w14:paraId="448C5563" w14:textId="042B80BD" w:rsidR="006F62AA" w:rsidRPr="00AA3425" w:rsidDel="00FD7075" w:rsidRDefault="006F62AA" w:rsidP="00097204">
            <w:pPr>
              <w:rPr>
                <w:del w:id="44" w:author="Alison Rieger" w:date="2025-06-19T13:40:00Z" w16du:dateUtc="2025-06-19T17:40:00Z"/>
              </w:rPr>
            </w:pPr>
          </w:p>
          <w:p w14:paraId="635FC2AC" w14:textId="13F68AEF" w:rsidR="006F62AA" w:rsidRPr="00AA3425" w:rsidDel="00FD7075" w:rsidRDefault="006F62AA" w:rsidP="00097204">
            <w:pPr>
              <w:rPr>
                <w:del w:id="45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BF4A7B" w14:textId="58B63F56" w:rsidR="006F62AA" w:rsidRPr="00AA3425" w:rsidDel="00FD7075" w:rsidRDefault="009503C7" w:rsidP="3CBB2000">
            <w:pPr>
              <w:spacing w:before="360" w:line="330" w:lineRule="auto"/>
              <w:ind w:left="240" w:right="240"/>
              <w:rPr>
                <w:del w:id="46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  <w:del w:id="47" w:author="Alison Rieger" w:date="2025-06-19T13:40:00Z" w16du:dateUtc="2025-06-19T17:40:00Z">
              <w:r w:rsidRPr="3CBB2000" w:rsidDel="00FD7075">
                <w:rPr>
                  <w:rFonts w:ascii="Arial" w:hAnsi="Arial" w:cs="Arial"/>
                  <w:color w:val="626365"/>
                  <w:sz w:val="19"/>
                  <w:szCs w:val="19"/>
                </w:rPr>
                <w:delText xml:space="preserve"> </w:delText>
              </w:r>
              <w:r w:rsidR="138DA901" w:rsidRPr="3CBB2000" w:rsidDel="00FD7075">
                <w:rPr>
                  <w:rFonts w:ascii="Roboto" w:eastAsia="Roboto" w:hAnsi="Roboto" w:cs="Roboto"/>
                  <w:sz w:val="30"/>
                  <w:szCs w:val="30"/>
                </w:rPr>
                <w:delText>In the Moment</w:delText>
              </w:r>
            </w:del>
          </w:p>
          <w:p w14:paraId="417556DA" w14:textId="3C131E25" w:rsidR="006F62AA" w:rsidRPr="00AA3425" w:rsidDel="00FD7075" w:rsidRDefault="138DA901" w:rsidP="3CBB2000">
            <w:pPr>
              <w:rPr>
                <w:del w:id="48" w:author="Alison Rieger" w:date="2025-06-19T13:40:00Z" w16du:dateUtc="2025-06-19T17:40:00Z"/>
              </w:rPr>
            </w:pPr>
            <w:del w:id="49" w:author="Alison Rieger" w:date="2025-06-19T13:40:00Z" w16du:dateUtc="2025-06-19T17:40:00Z">
              <w:r w:rsidRPr="3CBB2000" w:rsidDel="00FD7075">
                <w:rPr>
                  <w:rFonts w:ascii="Roboto" w:eastAsia="Roboto" w:hAnsi="Roboto" w:cs="Roboto"/>
                  <w:i/>
                  <w:iCs/>
                </w:rPr>
                <w:delText>Do you use the same strategy to solve all equations?</w:delText>
              </w:r>
              <w:r w:rsidR="009503C7" w:rsidDel="00FD7075">
                <w:br/>
              </w:r>
              <w:r w:rsidRPr="3CBB2000" w:rsidDel="00FD7075">
                <w:rPr>
                  <w:rFonts w:ascii="Roboto" w:eastAsia="Roboto" w:hAnsi="Roboto" w:cs="Roboto"/>
                </w:rPr>
                <w:delText>Provide different equations. Encourage student to choose a strategy based on the numbers and operations involved.</w:delText>
              </w:r>
            </w:del>
          </w:p>
          <w:p w14:paraId="6D3F8C1B" w14:textId="44784E21" w:rsidR="006F62AA" w:rsidRPr="00AA3425" w:rsidDel="00FD7075" w:rsidRDefault="006F62AA" w:rsidP="3CBB2000">
            <w:pPr>
              <w:rPr>
                <w:del w:id="50" w:author="Alison Rieger" w:date="2025-06-19T13:40:00Z" w16du:dateUtc="2025-06-19T17:40:00Z"/>
              </w:rPr>
            </w:pPr>
          </w:p>
          <w:p w14:paraId="7F3EF531" w14:textId="1EB31ED1" w:rsidR="006F62AA" w:rsidRPr="00AA3425" w:rsidDel="00FD7075" w:rsidRDefault="138DA901" w:rsidP="3CBB2000">
            <w:pPr>
              <w:rPr>
                <w:del w:id="51" w:author="Alison Rieger" w:date="2025-06-19T13:40:00Z" w16du:dateUtc="2025-06-19T17:40:00Z"/>
                <w:rFonts w:ascii="Roboto" w:eastAsia="Roboto" w:hAnsi="Roboto" w:cs="Roboto"/>
                <w:color w:val="0A799B"/>
                <w:u w:val="single"/>
              </w:rPr>
            </w:pPr>
            <w:del w:id="52" w:author="Alison Rieger" w:date="2025-06-19T13:40:00Z" w16du:dateUtc="2025-06-19T17:40:00Z">
              <w:r w:rsidRPr="3CBB2000" w:rsidDel="00FD7075">
                <w:rPr>
                  <w:rFonts w:ascii="Roboto" w:eastAsia="Roboto" w:hAnsi="Roboto" w:cs="Roboto"/>
                  <w:b/>
                  <w:bCs/>
                  <w:sz w:val="25"/>
                  <w:szCs w:val="25"/>
                </w:rPr>
                <w:delText>Additional Next Steps</w:delText>
              </w:r>
              <w:r w:rsidR="009503C7" w:rsidDel="00FD7075">
                <w:br/>
              </w:r>
              <w:r w:rsidRPr="3CBB2000" w:rsidDel="00FD7075">
                <w:rPr>
                  <w:rFonts w:ascii="Roboto" w:eastAsia="Roboto" w:hAnsi="Roboto" w:cs="Roboto"/>
                </w:rPr>
                <w:delText xml:space="preserve">Use </w:delText>
              </w:r>
              <w:r w:rsidDel="00FD7075">
                <w:fldChar w:fldCharType="begin"/>
              </w:r>
              <w:r w:rsidDel="00FD7075">
                <w:delInstrText>HYPERLINK "https://etr.mathology.ca/" \l "lesson/2163/related" \h</w:delInstrText>
              </w:r>
              <w:r w:rsidDel="00FD7075">
                <w:fldChar w:fldCharType="separate"/>
              </w:r>
              <w:r w:rsidRPr="3CBB2000" w:rsidDel="00FD7075">
                <w:rPr>
                  <w:rStyle w:val="Hyperlink"/>
                  <w:rFonts w:ascii="Roboto" w:eastAsia="Roboto" w:hAnsi="Roboto" w:cs="Roboto"/>
                  <w:color w:val="0A799B"/>
                </w:rPr>
                <w:delText>Extension Mini-Lesson: Creating story problems for one- and multi-step equations with variables</w:delText>
              </w:r>
              <w:r w:rsidR="009503C7" w:rsidDel="00FD7075">
                <w:br/>
              </w:r>
              <w:r w:rsidDel="00FD7075">
                <w:fldChar w:fldCharType="end"/>
              </w:r>
            </w:del>
          </w:p>
          <w:p w14:paraId="137F585D" w14:textId="58B1F18B" w:rsidR="006F62AA" w:rsidRPr="00AA3425" w:rsidDel="00FD7075" w:rsidRDefault="006F62AA" w:rsidP="00097204">
            <w:pPr>
              <w:rPr>
                <w:del w:id="53" w:author="Alison Rieger" w:date="2025-06-19T13:40:00Z" w16du:dateUtc="2025-06-19T17:40:00Z"/>
              </w:rPr>
            </w:pPr>
          </w:p>
          <w:p w14:paraId="4B69E554" w14:textId="3D8C557C" w:rsidR="006F62AA" w:rsidRPr="00AA3425" w:rsidDel="00FD7075" w:rsidRDefault="006F62AA" w:rsidP="00097204">
            <w:pPr>
              <w:rPr>
                <w:del w:id="54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897DCA" w14:textId="79E5FD3C" w:rsidR="006F62AA" w:rsidRPr="00AA3425" w:rsidDel="00FD7075" w:rsidRDefault="138DA901" w:rsidP="3CBB2000">
            <w:pPr>
              <w:pStyle w:val="Heading3"/>
              <w:spacing w:before="360" w:after="0" w:line="330" w:lineRule="auto"/>
              <w:ind w:left="240" w:right="240"/>
              <w:rPr>
                <w:del w:id="55" w:author="Alison Rieger" w:date="2025-06-19T13:40:00Z" w16du:dateUtc="2025-06-19T17:40:00Z"/>
              </w:rPr>
            </w:pPr>
            <w:del w:id="56" w:author="Alison Rieger" w:date="2025-06-19T13:40:00Z" w16du:dateUtc="2025-06-19T17:40:00Z">
              <w:r w:rsidRPr="3CBB2000" w:rsidDel="00FD7075">
                <w:rPr>
                  <w:rFonts w:ascii="Roboto" w:eastAsia="Roboto" w:hAnsi="Roboto" w:cs="Roboto"/>
                  <w:sz w:val="30"/>
                  <w:szCs w:val="30"/>
                </w:rPr>
                <w:delText>In the Moment</w:delText>
              </w:r>
            </w:del>
          </w:p>
          <w:p w14:paraId="36B18971" w14:textId="3D78C452" w:rsidR="006F62AA" w:rsidRPr="00AA3425" w:rsidDel="00FD7075" w:rsidRDefault="138DA901" w:rsidP="3CBB2000">
            <w:pPr>
              <w:rPr>
                <w:del w:id="57" w:author="Alison Rieger" w:date="2025-06-19T13:40:00Z" w16du:dateUtc="2025-06-19T17:40:00Z"/>
              </w:rPr>
            </w:pPr>
            <w:del w:id="58" w:author="Alison Rieger" w:date="2025-06-19T13:40:00Z" w16du:dateUtc="2025-06-19T17:40:00Z">
              <w:r w:rsidRPr="3CBB2000" w:rsidDel="00FD7075">
                <w:rPr>
                  <w:rFonts w:ascii="Roboto" w:eastAsia="Roboto" w:hAnsi="Roboto" w:cs="Roboto"/>
                  <w:i/>
                  <w:iCs/>
                </w:rPr>
                <w:delText>How would you solve an equation that has an expression on both sides of the equal sign?</w:delText>
              </w:r>
              <w:r w:rsidR="006F62AA" w:rsidDel="00FD7075">
                <w:br/>
              </w:r>
              <w:r w:rsidRPr="3CBB2000" w:rsidDel="00FD7075">
                <w:rPr>
                  <w:rFonts w:ascii="Roboto" w:eastAsia="Roboto" w:hAnsi="Roboto" w:cs="Roboto"/>
                </w:rPr>
                <w:delText xml:space="preserve">Encourage student to create and solve more complex multi-step equations using multiple strategies (e.g., 72 ÷ </w:delText>
              </w:r>
              <w:r w:rsidRPr="3CBB2000" w:rsidDel="00FD7075">
                <w:rPr>
                  <w:rFonts w:ascii="Roboto" w:eastAsia="Roboto" w:hAnsi="Roboto" w:cs="Roboto"/>
                  <w:i/>
                  <w:iCs/>
                </w:rPr>
                <w:delText>y</w:delText>
              </w:r>
              <w:r w:rsidRPr="3CBB2000" w:rsidDel="00FD7075">
                <w:rPr>
                  <w:rFonts w:ascii="Roboto" w:eastAsia="Roboto" w:hAnsi="Roboto" w:cs="Roboto"/>
                </w:rPr>
                <w:delText xml:space="preserve"> = 15 – 6).</w:delText>
              </w:r>
            </w:del>
          </w:p>
          <w:p w14:paraId="5E2F285E" w14:textId="5D106291" w:rsidR="006F62AA" w:rsidRPr="00AA3425" w:rsidDel="00FD7075" w:rsidRDefault="006F62AA" w:rsidP="00097204">
            <w:pPr>
              <w:rPr>
                <w:del w:id="59" w:author="Alison Rieger" w:date="2025-06-19T13:40:00Z" w16du:dateUtc="2025-06-19T17:40:00Z"/>
              </w:rPr>
            </w:pPr>
          </w:p>
          <w:p w14:paraId="0A069C7C" w14:textId="58A23A47" w:rsidR="006F62AA" w:rsidRPr="00AA3425" w:rsidDel="00FD7075" w:rsidRDefault="006F62AA" w:rsidP="00097204">
            <w:pPr>
              <w:rPr>
                <w:del w:id="60" w:author="Alison Rieger" w:date="2025-06-19T13:40:00Z" w16du:dateUtc="2025-06-19T17:40:00Z"/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D87BDF9" w14:textId="77777777" w:rsidR="000A0F38" w:rsidRDefault="000A0F38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012" w:type="dxa"/>
        <w:tblLayout w:type="fixed"/>
        <w:tblLook w:val="04A0" w:firstRow="1" w:lastRow="0" w:firstColumn="1" w:lastColumn="0" w:noHBand="0" w:noVBand="1"/>
      </w:tblPr>
      <w:tblGrid>
        <w:gridCol w:w="3253"/>
        <w:gridCol w:w="3253"/>
        <w:gridCol w:w="3253"/>
        <w:gridCol w:w="3253"/>
      </w:tblGrid>
      <w:tr w:rsidR="000A0F38" w14:paraId="067F181C" w14:textId="3A7030CE" w:rsidTr="003D4D83">
        <w:trPr>
          <w:trHeight w:hRule="exact" w:val="462"/>
        </w:trPr>
        <w:tc>
          <w:tcPr>
            <w:tcW w:w="1301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0D1E2E" w14:textId="2EBE04D6" w:rsidR="000A0F38" w:rsidRDefault="000A0F38" w:rsidP="0099405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Writing and Solving Equations to Solve Problems</w:t>
            </w:r>
          </w:p>
        </w:tc>
      </w:tr>
      <w:tr w:rsidR="000A0F38" w14:paraId="597D860D" w14:textId="64171268" w:rsidTr="000D47DF">
        <w:trPr>
          <w:trHeight w:hRule="exact" w:val="4143"/>
        </w:trPr>
        <w:tc>
          <w:tcPr>
            <w:tcW w:w="3253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4CCA0A5" w14:textId="266BB1C0" w:rsidR="000A0F38" w:rsidRPr="00CC040D" w:rsidRDefault="0004707E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one-step equations </w:t>
            </w:r>
          </w:p>
          <w:p w14:paraId="493BB5CE" w14:textId="77777777" w:rsidR="000A0F38" w:rsidRPr="00CC040D" w:rsidRDefault="000A0F38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BA6DD7" w14:textId="77777777" w:rsidR="000A0F38" w:rsidRPr="00CC040D" w:rsidRDefault="000A0F38" w:rsidP="009940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28 –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151487F5" w14:textId="77777777" w:rsidR="000A0F38" w:rsidRDefault="000A0F38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B073FB" w14:textId="77777777" w:rsidR="000A0F38" w:rsidRPr="00CC040D" w:rsidRDefault="000A0F38" w:rsidP="009940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“I know 28 – 8 = 20.</w:t>
            </w:r>
          </w:p>
          <w:p w14:paraId="3F5E43F1" w14:textId="77777777" w:rsidR="000A0F38" w:rsidRPr="00CC040D" w:rsidRDefault="000A0F38" w:rsidP="009940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2413A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t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must be more than 8.</w:t>
            </w:r>
          </w:p>
          <w:p w14:paraId="1E6153A3" w14:textId="77777777" w:rsidR="000A0F38" w:rsidRPr="00CC040D" w:rsidRDefault="000A0F38" w:rsidP="009940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10 = 18 (too high)</w:t>
            </w:r>
          </w:p>
          <w:p w14:paraId="16D25AF3" w14:textId="77777777" w:rsidR="000A0F38" w:rsidRPr="00CC040D" w:rsidRDefault="000A0F38" w:rsidP="009940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>28 – 15 = 13 (too high, but close)</w:t>
            </w:r>
          </w:p>
          <w:p w14:paraId="1EF7E1BD" w14:textId="77777777" w:rsidR="000A0F38" w:rsidRPr="00CC040D" w:rsidRDefault="000A0F38" w:rsidP="009940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</w:t>
            </w:r>
            <w:r w:rsidRPr="00607C6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 = 16 because 28 – 16 = 12.”</w:t>
            </w:r>
          </w:p>
          <w:p w14:paraId="269BD1C0" w14:textId="77777777" w:rsidR="000A0F38" w:rsidRPr="007F12C5" w:rsidRDefault="000A0F38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253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AF14308" w14:textId="23A17078" w:rsidR="000A0F38" w:rsidRDefault="0004707E" w:rsidP="0099405F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multi-step equations </w:t>
            </w:r>
          </w:p>
          <w:p w14:paraId="04AF4CE2" w14:textId="77777777" w:rsidR="00DB220C" w:rsidRDefault="00DB220C" w:rsidP="0099405F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D199FD" w14:textId="77355921" w:rsidR="00DB220C" w:rsidRDefault="00DB220C" w:rsidP="0099405F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99405F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99405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99405F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 = 48</w:t>
            </w:r>
          </w:p>
          <w:p w14:paraId="5E26E812" w14:textId="77777777" w:rsidR="00DB220C" w:rsidRPr="00CC040D" w:rsidRDefault="00DB220C" w:rsidP="0099405F">
            <w:pPr>
              <w:spacing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00B5ED" w14:textId="03646AD6" w:rsidR="00DB220C" w:rsidRDefault="00DB220C" w:rsidP="00DB22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3A2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2413A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2413A2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 = 48</w:t>
            </w:r>
            <w:r w:rsidRPr="002413A2">
              <w:rPr>
                <w:rFonts w:ascii="Arial" w:hAnsi="Arial" w:cs="Arial"/>
                <w:color w:val="626365"/>
                <w:sz w:val="19"/>
                <w:szCs w:val="19"/>
              </w:rPr>
              <w:br/>
              <w:t>6</w:t>
            </w:r>
            <w:r w:rsidRPr="002413A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2413A2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 + 12 = 48 + 12</w:t>
            </w:r>
            <w:r w:rsidRPr="002413A2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6</w:t>
            </w:r>
            <w:r w:rsidRPr="002413A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2413A2">
              <w:rPr>
                <w:rFonts w:ascii="Arial" w:hAnsi="Arial" w:cs="Arial"/>
                <w:color w:val="626365"/>
                <w:sz w:val="19"/>
                <w:szCs w:val="19"/>
              </w:rPr>
              <w:t xml:space="preserve"> = 60</w:t>
            </w:r>
          </w:p>
          <w:p w14:paraId="7CEAE626" w14:textId="4D298540" w:rsidR="00DB220C" w:rsidRPr="002413A2" w:rsidRDefault="00000000" w:rsidP="002413A2">
            <w:pPr>
              <w:ind w:firstLine="43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color w:val="626365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6</m:t>
                  </m:r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h</m:t>
                  </m:r>
                </m:num>
                <m:den>
                  <m:r>
                    <w:rPr>
                      <w:rFonts w:ascii="Cambria Math" w:hAnsi="Cambria Math" w:cs="Arial"/>
                      <w:color w:val="626365"/>
                      <w:sz w:val="19"/>
                      <w:szCs w:val="19"/>
                    </w:rPr>
                    <m:t>6</m:t>
                  </m:r>
                </m:den>
              </m:f>
            </m:oMath>
            <w:r w:rsidR="00DB220C">
              <w:rPr>
                <w:rFonts w:ascii="Arial" w:eastAsiaTheme="minorEastAsia" w:hAnsi="Arial" w:cs="Arial"/>
                <w:color w:val="626365"/>
                <w:sz w:val="19"/>
                <w:szCs w:val="19"/>
              </w:rPr>
              <w:t xml:space="preserve"> </w:t>
            </w:r>
            <w:r w:rsidR="006F31C5">
              <w:rPr>
                <w:rFonts w:ascii="Arial" w:eastAsiaTheme="minorEastAsia" w:hAnsi="Arial" w:cs="Arial"/>
                <w:color w:val="626365"/>
                <w:sz w:val="19"/>
                <w:szCs w:val="19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626365"/>
                      <w:sz w:val="19"/>
                      <w:szCs w:val="19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626365"/>
                      <w:sz w:val="19"/>
                      <w:szCs w:val="19"/>
                    </w:rPr>
                    <m:t>60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626365"/>
                      <w:sz w:val="19"/>
                      <w:szCs w:val="19"/>
                    </w:rPr>
                    <m:t>6</m:t>
                  </m:r>
                </m:den>
              </m:f>
            </m:oMath>
          </w:p>
          <w:p w14:paraId="44A57AD3" w14:textId="7B8FD357" w:rsidR="000A0F38" w:rsidRPr="00DB220C" w:rsidRDefault="00DB220C" w:rsidP="002413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</w:t>
            </w:r>
            <w:r>
              <w:t xml:space="preserve"> </w:t>
            </w:r>
            <w:r w:rsidRPr="002413A2">
              <w:rPr>
                <w:rFonts w:ascii="Arial" w:hAnsi="Arial" w:cs="Arial"/>
                <w:i/>
                <w:iCs/>
                <w:sz w:val="19"/>
                <w:szCs w:val="19"/>
              </w:rPr>
              <w:t>h</w:t>
            </w:r>
            <w:r w:rsidRPr="002413A2">
              <w:rPr>
                <w:rFonts w:ascii="Arial" w:hAnsi="Arial" w:cs="Arial"/>
                <w:sz w:val="19"/>
                <w:szCs w:val="19"/>
              </w:rPr>
              <w:t xml:space="preserve"> = 10</w:t>
            </w:r>
          </w:p>
          <w:p w14:paraId="1B65C04E" w14:textId="77777777" w:rsidR="000A0F38" w:rsidRDefault="000A0F38" w:rsidP="0099405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D94EAC" w14:textId="45F2C954" w:rsidR="000A0F38" w:rsidRPr="007F12C5" w:rsidRDefault="000A0F38" w:rsidP="002413A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C04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</w:t>
            </w:r>
            <w:r w:rsidR="00DB220C">
              <w:rPr>
                <w:rFonts w:ascii="Arial" w:hAnsi="Arial" w:cs="Arial"/>
                <w:color w:val="626365"/>
                <w:sz w:val="19"/>
                <w:szCs w:val="19"/>
              </w:rPr>
              <w:t xml:space="preserve">used preservation of equality </w:t>
            </w:r>
            <w:r w:rsidR="006F31C5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DB220C">
              <w:rPr>
                <w:rFonts w:ascii="Arial" w:hAnsi="Arial" w:cs="Arial"/>
                <w:color w:val="626365"/>
                <w:sz w:val="19"/>
                <w:szCs w:val="19"/>
              </w:rPr>
              <w:t>and performed the same operation on both sides of the equation</w:t>
            </w:r>
            <w:r w:rsidR="006F31C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F31C5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time</w:t>
            </w:r>
            <w:r w:rsidR="00DB220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253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972A3D" w14:textId="112BF1B3" w:rsidR="00371E1D" w:rsidRDefault="00371E1D" w:rsidP="00371E1D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Verifies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that 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 equation is correct</w:t>
            </w:r>
          </w:p>
          <w:p w14:paraId="2A9B8B04" w14:textId="77777777" w:rsidR="000A0F38" w:rsidRDefault="000A0F38" w:rsidP="00047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8EE3EF" w14:textId="77777777" w:rsidR="006865B8" w:rsidRDefault="006865B8" w:rsidP="00047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99405F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 w:rsidRPr="0099405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Pr="0099405F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 = 48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2413A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10</w:t>
            </w:r>
          </w:p>
          <w:p w14:paraId="0CCACDC4" w14:textId="77777777" w:rsidR="00D057BD" w:rsidRDefault="00D057BD" w:rsidP="00047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946F7" w14:textId="4E52D526" w:rsidR="00D057BD" w:rsidRDefault="00D057BD" w:rsidP="00047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 for </w:t>
            </w:r>
            <w:r w:rsidR="002B532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h 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>in the original equation and compared each side</w:t>
            </w:r>
          </w:p>
          <w:p w14:paraId="2496F7C7" w14:textId="77777777" w:rsidR="006865B8" w:rsidRDefault="006865B8" w:rsidP="00047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E08E2C" w14:textId="6A57B9BD" w:rsidR="006865B8" w:rsidRDefault="006865B8" w:rsidP="0004707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L.S. = 6</w:t>
            </w:r>
            <w:r w:rsidR="00C170C1" w:rsidRPr="002413A2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h</w:t>
            </w:r>
            <w:r w:rsidR="00C170C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170C1" w:rsidRPr="0099405F">
              <w:rPr>
                <w:rFonts w:ascii="Arial" w:hAnsi="Arial" w:cs="Arial"/>
                <w:color w:val="626365"/>
                <w:sz w:val="19"/>
                <w:szCs w:val="19"/>
              </w:rPr>
              <w:t>– 12</w:t>
            </w:r>
            <w:r w:rsidR="00C170C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170C1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C170C1">
              <w:rPr>
                <w:rFonts w:ascii="Arial" w:hAnsi="Arial" w:cs="Arial"/>
                <w:color w:val="626365"/>
                <w:sz w:val="19"/>
                <w:szCs w:val="19"/>
              </w:rPr>
              <w:tab/>
              <w:t>R.S. = 48</w:t>
            </w:r>
          </w:p>
          <w:p w14:paraId="4C231A71" w14:textId="77777777" w:rsidR="00C170C1" w:rsidRDefault="00C170C1" w:rsidP="002413A2">
            <w:pPr>
              <w:ind w:firstLine="39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6(10) </w:t>
            </w:r>
            <w:r w:rsidRPr="0099405F">
              <w:rPr>
                <w:rFonts w:ascii="Arial" w:hAnsi="Arial" w:cs="Arial"/>
                <w:color w:val="626365"/>
                <w:sz w:val="19"/>
                <w:szCs w:val="19"/>
              </w:rPr>
              <w:t>– 12</w:t>
            </w:r>
          </w:p>
          <w:p w14:paraId="0AE48727" w14:textId="77777777" w:rsidR="00C170C1" w:rsidRDefault="00C170C1" w:rsidP="002413A2">
            <w:pPr>
              <w:ind w:firstLine="39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60 </w:t>
            </w:r>
            <w:r w:rsidRPr="0099405F">
              <w:rPr>
                <w:rFonts w:ascii="Arial" w:hAnsi="Arial" w:cs="Arial"/>
                <w:color w:val="626365"/>
                <w:sz w:val="19"/>
                <w:szCs w:val="19"/>
              </w:rPr>
              <w:t>– 12</w:t>
            </w:r>
          </w:p>
          <w:p w14:paraId="5A9C71AD" w14:textId="77777777" w:rsidR="00C170C1" w:rsidRDefault="00C170C1" w:rsidP="00C170C1">
            <w:pPr>
              <w:ind w:firstLine="39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48</w:t>
            </w:r>
          </w:p>
          <w:p w14:paraId="73581BE1" w14:textId="77777777" w:rsidR="00C170C1" w:rsidRDefault="00C170C1" w:rsidP="00C170C1">
            <w:pPr>
              <w:ind w:firstLine="39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8C1E91" w14:textId="4F114AE0" w:rsidR="00C170C1" w:rsidRPr="009C490A" w:rsidRDefault="00C170C1" w:rsidP="002413A2">
            <w:pPr>
              <w:ind w:firstLine="1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“Since L.S. = R.S., the solution is correct.</w:t>
            </w:r>
            <w:r w:rsidR="00BF5424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253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642D8A" w14:textId="77777777" w:rsidR="000A0F38" w:rsidRDefault="00FA0D22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Writes an</w:t>
            </w:r>
            <w:r w:rsidR="00371E1D">
              <w:rPr>
                <w:rFonts w:ascii="Arial" w:hAnsi="Arial" w:cs="Arial"/>
                <w:color w:val="626365"/>
                <w:sz w:val="19"/>
                <w:szCs w:val="19"/>
              </w:rPr>
              <w:t>d solves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equation</w:t>
            </w:r>
            <w:r w:rsidR="00371E1D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to </w:t>
            </w:r>
            <w:r w:rsidR="00371E1D">
              <w:rPr>
                <w:rFonts w:ascii="Arial" w:hAnsi="Arial" w:cs="Arial"/>
                <w:color w:val="626365"/>
                <w:sz w:val="19"/>
                <w:szCs w:val="19"/>
              </w:rPr>
              <w:t>solve 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ord problem</w:t>
            </w:r>
            <w:r w:rsidR="00371E1D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</w:p>
          <w:p w14:paraId="46FB011A" w14:textId="77777777" w:rsidR="002B5323" w:rsidRDefault="002B5323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C2292A" w14:textId="77777777" w:rsidR="002B5323" w:rsidRDefault="008C7990" w:rsidP="0099405F">
            <w:pPr>
              <w:rPr>
                <w:bCs/>
              </w:rPr>
            </w:pPr>
            <w:r w:rsidRPr="00E57754">
              <w:rPr>
                <w:bCs/>
              </w:rPr>
              <w:t>Craig works for a dog-walking company. Craig earns $25 a day, plus $5</w:t>
            </w:r>
            <w:r w:rsidRPr="00E57754">
              <w:rPr>
                <w:bCs/>
                <w:color w:val="FF0000"/>
              </w:rPr>
              <w:t xml:space="preserve"> </w:t>
            </w:r>
            <w:r w:rsidRPr="00E57754">
              <w:rPr>
                <w:bCs/>
              </w:rPr>
              <w:t xml:space="preserve">for every dog he walks. </w:t>
            </w:r>
            <w:r w:rsidRPr="00E57754">
              <w:rPr>
                <w:bCs/>
              </w:rPr>
              <w:br/>
              <w:t xml:space="preserve">On Thursday, Craig earned $70. </w:t>
            </w:r>
            <w:r w:rsidRPr="00E57754">
              <w:rPr>
                <w:bCs/>
              </w:rPr>
              <w:br/>
              <w:t xml:space="preserve">How many dogs did </w:t>
            </w:r>
            <w:proofErr w:type="gramStart"/>
            <w:r w:rsidRPr="00E57754">
              <w:rPr>
                <w:bCs/>
              </w:rPr>
              <w:t>Craig walk</w:t>
            </w:r>
            <w:proofErr w:type="gramEnd"/>
            <w:r w:rsidRPr="00E57754">
              <w:rPr>
                <w:bCs/>
              </w:rPr>
              <w:t>?</w:t>
            </w:r>
          </w:p>
          <w:p w14:paraId="4AC65CE8" w14:textId="77777777" w:rsidR="00D31510" w:rsidRDefault="00D31510" w:rsidP="0099405F">
            <w:pPr>
              <w:rPr>
                <w:bCs/>
              </w:rPr>
            </w:pPr>
          </w:p>
          <w:p w14:paraId="09190DEF" w14:textId="77777777" w:rsidR="00D31510" w:rsidRDefault="00C004D3" w:rsidP="0099405F">
            <w:r>
              <w:t xml:space="preserve">70 = 25 + </w:t>
            </w:r>
            <w:r w:rsidRPr="002506C7">
              <w:t>5</w:t>
            </w:r>
            <w:r w:rsidRPr="00460688">
              <w:rPr>
                <w:i/>
                <w:iCs/>
              </w:rPr>
              <w:t>d</w:t>
            </w:r>
            <w:r>
              <w:t xml:space="preserve">, where </w:t>
            </w:r>
            <w:r w:rsidR="00803A79" w:rsidRPr="002506C7">
              <w:rPr>
                <w:i/>
                <w:iCs/>
              </w:rPr>
              <w:t>d</w:t>
            </w:r>
            <w:r w:rsidR="00803A79" w:rsidRPr="00AA5976">
              <w:t xml:space="preserve"> represents the number of dogs Craig walked.</w:t>
            </w:r>
          </w:p>
          <w:p w14:paraId="642A0AED" w14:textId="051E7AB6" w:rsidR="00803A79" w:rsidRPr="00C004D3" w:rsidRDefault="008614A1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70 </w:t>
            </w:r>
            <w:r w:rsidRPr="00E57754">
              <w:t>–</w:t>
            </w:r>
            <w:r>
              <w:t xml:space="preserve"> 25 = 25 </w:t>
            </w:r>
            <w:r w:rsidRPr="00E57754">
              <w:t>–</w:t>
            </w:r>
            <w:r>
              <w:t xml:space="preserve"> 25 + 5</w:t>
            </w:r>
            <w:r w:rsidRPr="6BCA527B">
              <w:rPr>
                <w:i/>
                <w:iCs/>
              </w:rPr>
              <w:t>d</w:t>
            </w:r>
            <w:r>
              <w:br/>
              <w:t xml:space="preserve">         45 = 5</w:t>
            </w:r>
            <w:r w:rsidRPr="6BCA527B">
              <w:rPr>
                <w:i/>
                <w:iCs/>
              </w:rPr>
              <w:t>d</w:t>
            </w:r>
            <w:r>
              <w:br/>
              <w:t xml:space="preserve">           </w:t>
            </w:r>
            <w:r w:rsidRPr="6BCA527B">
              <w:rPr>
                <w:i/>
                <w:iCs/>
              </w:rPr>
              <w:t>d</w:t>
            </w:r>
            <w:r>
              <w:t xml:space="preserve"> = 9</w:t>
            </w:r>
            <w:r>
              <w:br/>
              <w:t>Craig walked 9 dogs.</w:t>
            </w:r>
            <w:r>
              <w:br/>
            </w:r>
          </w:p>
        </w:tc>
      </w:tr>
      <w:tr w:rsidR="000A0F38" w14:paraId="0FA4E5AE" w14:textId="41ECB28B" w:rsidTr="000A0F38">
        <w:trPr>
          <w:trHeight w:val="283"/>
        </w:trPr>
        <w:tc>
          <w:tcPr>
            <w:tcW w:w="6506" w:type="dxa"/>
            <w:gridSpan w:val="2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8C97B6" w14:textId="77777777" w:rsidR="000A0F38" w:rsidRPr="00607C6D" w:rsidRDefault="000A0F38" w:rsidP="00994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  <w:tc>
          <w:tcPr>
            <w:tcW w:w="6506" w:type="dxa"/>
            <w:gridSpan w:val="2"/>
            <w:tcBorders>
              <w:top w:val="single" w:sz="8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8A68BF" w14:textId="77777777" w:rsidR="000A0F38" w:rsidRDefault="000A0F38" w:rsidP="0099405F">
            <w:pPr>
              <w:rPr>
                <w:rFonts w:ascii="Arial" w:eastAsia="Verdana" w:hAnsi="Arial" w:cs="Arial"/>
                <w:b/>
              </w:rPr>
            </w:pPr>
          </w:p>
        </w:tc>
      </w:tr>
      <w:tr w:rsidR="000A0F38" w14:paraId="0C525AC9" w14:textId="070EC1B1" w:rsidTr="000D47DF">
        <w:trPr>
          <w:trHeight w:val="3866"/>
        </w:trPr>
        <w:tc>
          <w:tcPr>
            <w:tcW w:w="32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BB90CD" w14:textId="77777777" w:rsidR="00DB7241" w:rsidRPr="007F12C5" w:rsidRDefault="00DB7241" w:rsidP="0099405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1A6E4E" w14:textId="77777777" w:rsidR="000A0F38" w:rsidRPr="007F12C5" w:rsidRDefault="000A0F38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64E92D" w14:textId="7DE5E4AC" w:rsidR="00DB7241" w:rsidRPr="007F12C5" w:rsidRDefault="00DB7241" w:rsidP="0099405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2944B8" w14:textId="77777777" w:rsidR="000A0F38" w:rsidRPr="0E623620" w:rsidRDefault="000A0F38" w:rsidP="0099405F">
            <w:pPr>
              <w:pStyle w:val="Heading3"/>
              <w:spacing w:before="360" w:after="0" w:line="330" w:lineRule="auto"/>
              <w:ind w:left="240" w:right="240"/>
              <w:rPr>
                <w:rFonts w:ascii="Roboto" w:eastAsia="Roboto" w:hAnsi="Roboto" w:cs="Roboto"/>
                <w:sz w:val="30"/>
                <w:szCs w:val="30"/>
              </w:rPr>
            </w:pPr>
          </w:p>
        </w:tc>
      </w:tr>
    </w:tbl>
    <w:p w14:paraId="2064355F" w14:textId="77777777" w:rsidR="000A0F38" w:rsidRPr="00AA5CD1" w:rsidRDefault="000A0F38" w:rsidP="002461F7">
      <w:pPr>
        <w:rPr>
          <w:sz w:val="4"/>
          <w:szCs w:val="4"/>
        </w:rPr>
      </w:pPr>
    </w:p>
    <w:sectPr w:rsidR="000A0F38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8B330" w14:textId="77777777" w:rsidR="00880AA4" w:rsidRDefault="00880AA4" w:rsidP="00CA2529">
      <w:pPr>
        <w:spacing w:after="0" w:line="240" w:lineRule="auto"/>
      </w:pPr>
      <w:r>
        <w:separator/>
      </w:r>
    </w:p>
  </w:endnote>
  <w:endnote w:type="continuationSeparator" w:id="0">
    <w:p w14:paraId="76563042" w14:textId="77777777" w:rsidR="00880AA4" w:rsidRDefault="00880AA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555608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A20A4">
      <w:rPr>
        <w:rFonts w:ascii="Arial" w:hAnsi="Arial" w:cs="Arial"/>
        <w:b/>
        <w:sz w:val="15"/>
        <w:szCs w:val="15"/>
      </w:rPr>
      <w:t>7</w:t>
    </w:r>
    <w:r w:rsidR="000D47DF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0D47DF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05924" w14:textId="77777777" w:rsidR="00880AA4" w:rsidRDefault="00880AA4" w:rsidP="00CA2529">
      <w:pPr>
        <w:spacing w:after="0" w:line="240" w:lineRule="auto"/>
      </w:pPr>
      <w:r>
        <w:separator/>
      </w:r>
    </w:p>
  </w:footnote>
  <w:footnote w:type="continuationSeparator" w:id="0">
    <w:p w14:paraId="478F33FB" w14:textId="77777777" w:rsidR="00880AA4" w:rsidRDefault="00880AA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A7CB46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736C61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BD89DD4" w:rsidR="00E613E3" w:rsidRPr="00CB2021" w:rsidRDefault="0056445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0D47D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s and </w:t>
                          </w:r>
                          <w:r w:rsidR="000D47D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Relations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" filled="f" stroked="f">
              <v:textbox style="mso-fit-shape-to-text:t">
                <w:txbxContent>
                  <w:p w14:paraId="2521030B" w14:textId="6BD89DD4" w:rsidR="00E613E3" w:rsidRPr="00CB2021" w:rsidRDefault="0056445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0D47D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s and </w:t>
                    </w:r>
                    <w:r w:rsidR="000D47D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Relations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76AE023C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6F53540C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20A4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CC39279" w:rsidR="00482986" w:rsidRPr="001B5E12" w:rsidRDefault="00154D54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Writing and </w:t>
    </w:r>
    <w:r w:rsidR="00E943E9">
      <w:rPr>
        <w:rFonts w:ascii="Arial" w:hAnsi="Arial" w:cs="Arial"/>
        <w:b/>
        <w:sz w:val="28"/>
        <w:szCs w:val="28"/>
      </w:rPr>
      <w:t>Solving Equations</w:t>
    </w:r>
    <w:r w:rsidR="008A20A4">
      <w:rPr>
        <w:rFonts w:ascii="Arial" w:hAnsi="Arial" w:cs="Arial"/>
        <w:b/>
        <w:sz w:val="28"/>
        <w:szCs w:val="28"/>
      </w:rPr>
      <w:t xml:space="preserve"> to Solve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32803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lison Rieger">
    <w15:presenceInfo w15:providerId="Windows Live" w15:userId="56c4422d8a027c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0E97"/>
    <w:rsid w:val="00017E87"/>
    <w:rsid w:val="00020772"/>
    <w:rsid w:val="000223A1"/>
    <w:rsid w:val="00033C93"/>
    <w:rsid w:val="00034E3E"/>
    <w:rsid w:val="000378A5"/>
    <w:rsid w:val="0004707E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3F2C"/>
    <w:rsid w:val="000941AE"/>
    <w:rsid w:val="00097204"/>
    <w:rsid w:val="00097C8F"/>
    <w:rsid w:val="00097CEA"/>
    <w:rsid w:val="000A0F38"/>
    <w:rsid w:val="000A5A08"/>
    <w:rsid w:val="000C1BF6"/>
    <w:rsid w:val="000C2970"/>
    <w:rsid w:val="000C7349"/>
    <w:rsid w:val="000C7963"/>
    <w:rsid w:val="000D3592"/>
    <w:rsid w:val="000D3B88"/>
    <w:rsid w:val="000D47DF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55F"/>
    <w:rsid w:val="000E788F"/>
    <w:rsid w:val="000E7A75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51BD0"/>
    <w:rsid w:val="00154D54"/>
    <w:rsid w:val="001624F2"/>
    <w:rsid w:val="00164777"/>
    <w:rsid w:val="00173364"/>
    <w:rsid w:val="00183F81"/>
    <w:rsid w:val="00186505"/>
    <w:rsid w:val="001905CB"/>
    <w:rsid w:val="00192706"/>
    <w:rsid w:val="001A2F9D"/>
    <w:rsid w:val="001A43D8"/>
    <w:rsid w:val="001A6795"/>
    <w:rsid w:val="001A7920"/>
    <w:rsid w:val="001B23D2"/>
    <w:rsid w:val="001B30A9"/>
    <w:rsid w:val="001B5E12"/>
    <w:rsid w:val="001B6C58"/>
    <w:rsid w:val="001C020A"/>
    <w:rsid w:val="001C309A"/>
    <w:rsid w:val="001D131B"/>
    <w:rsid w:val="001D2A39"/>
    <w:rsid w:val="001D5F53"/>
    <w:rsid w:val="001D6FE4"/>
    <w:rsid w:val="001E249F"/>
    <w:rsid w:val="001E57C4"/>
    <w:rsid w:val="001E60FE"/>
    <w:rsid w:val="001F07F1"/>
    <w:rsid w:val="001F7F74"/>
    <w:rsid w:val="00207CC0"/>
    <w:rsid w:val="00207D7B"/>
    <w:rsid w:val="0021151E"/>
    <w:rsid w:val="0021179B"/>
    <w:rsid w:val="00212FB8"/>
    <w:rsid w:val="00215C2F"/>
    <w:rsid w:val="002163D2"/>
    <w:rsid w:val="0023019C"/>
    <w:rsid w:val="00235D00"/>
    <w:rsid w:val="00240CAE"/>
    <w:rsid w:val="002413A2"/>
    <w:rsid w:val="002461F7"/>
    <w:rsid w:val="002532AD"/>
    <w:rsid w:val="00253EB9"/>
    <w:rsid w:val="00254851"/>
    <w:rsid w:val="00262A08"/>
    <w:rsid w:val="00270D20"/>
    <w:rsid w:val="00275451"/>
    <w:rsid w:val="0027616A"/>
    <w:rsid w:val="00276D08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B5323"/>
    <w:rsid w:val="002C2234"/>
    <w:rsid w:val="002C432C"/>
    <w:rsid w:val="002C4C41"/>
    <w:rsid w:val="002C4CB2"/>
    <w:rsid w:val="002C5339"/>
    <w:rsid w:val="002D0555"/>
    <w:rsid w:val="002D0578"/>
    <w:rsid w:val="002D0EDF"/>
    <w:rsid w:val="002D19DE"/>
    <w:rsid w:val="002D20DA"/>
    <w:rsid w:val="002D5767"/>
    <w:rsid w:val="002E0603"/>
    <w:rsid w:val="002E10A0"/>
    <w:rsid w:val="002E16A4"/>
    <w:rsid w:val="002E4BFA"/>
    <w:rsid w:val="002E70B3"/>
    <w:rsid w:val="002F051B"/>
    <w:rsid w:val="002F09A2"/>
    <w:rsid w:val="002F18D6"/>
    <w:rsid w:val="002F1D9A"/>
    <w:rsid w:val="00300FB3"/>
    <w:rsid w:val="003014A9"/>
    <w:rsid w:val="003059FA"/>
    <w:rsid w:val="0030613A"/>
    <w:rsid w:val="00312559"/>
    <w:rsid w:val="003130F1"/>
    <w:rsid w:val="00316833"/>
    <w:rsid w:val="00316B88"/>
    <w:rsid w:val="0031753A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5550"/>
    <w:rsid w:val="00347E7C"/>
    <w:rsid w:val="00351C09"/>
    <w:rsid w:val="00353597"/>
    <w:rsid w:val="003548C0"/>
    <w:rsid w:val="00360EB6"/>
    <w:rsid w:val="00362871"/>
    <w:rsid w:val="00364E65"/>
    <w:rsid w:val="00366877"/>
    <w:rsid w:val="00371E1D"/>
    <w:rsid w:val="00373F6D"/>
    <w:rsid w:val="003849E7"/>
    <w:rsid w:val="00386036"/>
    <w:rsid w:val="00390D87"/>
    <w:rsid w:val="00394245"/>
    <w:rsid w:val="00395DA1"/>
    <w:rsid w:val="003A2C94"/>
    <w:rsid w:val="003A4D67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2A35"/>
    <w:rsid w:val="0041471B"/>
    <w:rsid w:val="004159CF"/>
    <w:rsid w:val="00416BC6"/>
    <w:rsid w:val="00417AD8"/>
    <w:rsid w:val="00424F12"/>
    <w:rsid w:val="0042767D"/>
    <w:rsid w:val="00433CC8"/>
    <w:rsid w:val="0043456E"/>
    <w:rsid w:val="00436D07"/>
    <w:rsid w:val="00442CC9"/>
    <w:rsid w:val="00444C1D"/>
    <w:rsid w:val="00451563"/>
    <w:rsid w:val="00465C12"/>
    <w:rsid w:val="00465D85"/>
    <w:rsid w:val="004678CF"/>
    <w:rsid w:val="004732CF"/>
    <w:rsid w:val="004753F6"/>
    <w:rsid w:val="0047628B"/>
    <w:rsid w:val="00482986"/>
    <w:rsid w:val="00483555"/>
    <w:rsid w:val="00483D14"/>
    <w:rsid w:val="004840BA"/>
    <w:rsid w:val="00486092"/>
    <w:rsid w:val="00487A6F"/>
    <w:rsid w:val="00490204"/>
    <w:rsid w:val="004902FE"/>
    <w:rsid w:val="00492279"/>
    <w:rsid w:val="004959B6"/>
    <w:rsid w:val="004A2884"/>
    <w:rsid w:val="004A29F0"/>
    <w:rsid w:val="004A6437"/>
    <w:rsid w:val="004B1951"/>
    <w:rsid w:val="004B5458"/>
    <w:rsid w:val="004B5B85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2F59"/>
    <w:rsid w:val="004F5C3F"/>
    <w:rsid w:val="00513C83"/>
    <w:rsid w:val="0052414A"/>
    <w:rsid w:val="005244E3"/>
    <w:rsid w:val="0052693C"/>
    <w:rsid w:val="00527639"/>
    <w:rsid w:val="00533522"/>
    <w:rsid w:val="00533EF0"/>
    <w:rsid w:val="00543A9A"/>
    <w:rsid w:val="005446A0"/>
    <w:rsid w:val="00550F23"/>
    <w:rsid w:val="00552263"/>
    <w:rsid w:val="0055242D"/>
    <w:rsid w:val="00564457"/>
    <w:rsid w:val="00566798"/>
    <w:rsid w:val="00566E4A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B7FB1"/>
    <w:rsid w:val="005C330B"/>
    <w:rsid w:val="005C5F1A"/>
    <w:rsid w:val="005C76B5"/>
    <w:rsid w:val="005D3D5E"/>
    <w:rsid w:val="005E00C6"/>
    <w:rsid w:val="005E1D7F"/>
    <w:rsid w:val="005F05AA"/>
    <w:rsid w:val="005F453D"/>
    <w:rsid w:val="005F5201"/>
    <w:rsid w:val="0060482B"/>
    <w:rsid w:val="0060757B"/>
    <w:rsid w:val="00607C6D"/>
    <w:rsid w:val="00614A33"/>
    <w:rsid w:val="00615D45"/>
    <w:rsid w:val="00617050"/>
    <w:rsid w:val="006212B0"/>
    <w:rsid w:val="006234DD"/>
    <w:rsid w:val="00627026"/>
    <w:rsid w:val="00641C73"/>
    <w:rsid w:val="00643ABE"/>
    <w:rsid w:val="006442BA"/>
    <w:rsid w:val="006451E1"/>
    <w:rsid w:val="00651380"/>
    <w:rsid w:val="00652680"/>
    <w:rsid w:val="0065366A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76507"/>
    <w:rsid w:val="0068193A"/>
    <w:rsid w:val="006865B8"/>
    <w:rsid w:val="006904B7"/>
    <w:rsid w:val="006913C9"/>
    <w:rsid w:val="00691C8C"/>
    <w:rsid w:val="00696ABC"/>
    <w:rsid w:val="006A141B"/>
    <w:rsid w:val="006A34FF"/>
    <w:rsid w:val="006A7A98"/>
    <w:rsid w:val="006B0584"/>
    <w:rsid w:val="006B210D"/>
    <w:rsid w:val="006B2A95"/>
    <w:rsid w:val="006B360B"/>
    <w:rsid w:val="006B4EAC"/>
    <w:rsid w:val="006B5EF5"/>
    <w:rsid w:val="006C0F0C"/>
    <w:rsid w:val="006C6F74"/>
    <w:rsid w:val="006D140A"/>
    <w:rsid w:val="006D2F30"/>
    <w:rsid w:val="006E0401"/>
    <w:rsid w:val="006E062C"/>
    <w:rsid w:val="006E346B"/>
    <w:rsid w:val="006E7717"/>
    <w:rsid w:val="006F0D9F"/>
    <w:rsid w:val="006F1D6A"/>
    <w:rsid w:val="006F31C5"/>
    <w:rsid w:val="006F62AA"/>
    <w:rsid w:val="006F6779"/>
    <w:rsid w:val="00707387"/>
    <w:rsid w:val="00712054"/>
    <w:rsid w:val="007179B0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5465"/>
    <w:rsid w:val="0076052E"/>
    <w:rsid w:val="0076485F"/>
    <w:rsid w:val="0076731B"/>
    <w:rsid w:val="00767762"/>
    <w:rsid w:val="0078018D"/>
    <w:rsid w:val="0078278F"/>
    <w:rsid w:val="0078409A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49A2"/>
    <w:rsid w:val="007D6709"/>
    <w:rsid w:val="007D7008"/>
    <w:rsid w:val="007E2711"/>
    <w:rsid w:val="007E57FE"/>
    <w:rsid w:val="007E7275"/>
    <w:rsid w:val="007F0C53"/>
    <w:rsid w:val="007F26EA"/>
    <w:rsid w:val="007F6D71"/>
    <w:rsid w:val="00803A79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0860"/>
    <w:rsid w:val="00841F30"/>
    <w:rsid w:val="00852A5B"/>
    <w:rsid w:val="00853E99"/>
    <w:rsid w:val="00855A11"/>
    <w:rsid w:val="00857328"/>
    <w:rsid w:val="00857AD4"/>
    <w:rsid w:val="008614A1"/>
    <w:rsid w:val="00865737"/>
    <w:rsid w:val="00865FB3"/>
    <w:rsid w:val="008723A5"/>
    <w:rsid w:val="00880AA4"/>
    <w:rsid w:val="00880FAB"/>
    <w:rsid w:val="008819AF"/>
    <w:rsid w:val="00882471"/>
    <w:rsid w:val="00883F8C"/>
    <w:rsid w:val="00884668"/>
    <w:rsid w:val="0089668E"/>
    <w:rsid w:val="00897F5A"/>
    <w:rsid w:val="008A20A4"/>
    <w:rsid w:val="008A60FF"/>
    <w:rsid w:val="008A7E6A"/>
    <w:rsid w:val="008B4F5E"/>
    <w:rsid w:val="008B5353"/>
    <w:rsid w:val="008C2DFD"/>
    <w:rsid w:val="008C5F86"/>
    <w:rsid w:val="008C728A"/>
    <w:rsid w:val="008C7653"/>
    <w:rsid w:val="008C7990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196C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03C7"/>
    <w:rsid w:val="00951F3F"/>
    <w:rsid w:val="00952977"/>
    <w:rsid w:val="009571AE"/>
    <w:rsid w:val="0096035B"/>
    <w:rsid w:val="0096389B"/>
    <w:rsid w:val="009678F0"/>
    <w:rsid w:val="00967BD1"/>
    <w:rsid w:val="009703C3"/>
    <w:rsid w:val="00971124"/>
    <w:rsid w:val="00975ED4"/>
    <w:rsid w:val="0098253A"/>
    <w:rsid w:val="00990F1A"/>
    <w:rsid w:val="00994C77"/>
    <w:rsid w:val="00995D4F"/>
    <w:rsid w:val="009A0AD1"/>
    <w:rsid w:val="009A18AD"/>
    <w:rsid w:val="009A2178"/>
    <w:rsid w:val="009A29E5"/>
    <w:rsid w:val="009A429D"/>
    <w:rsid w:val="009B6FF8"/>
    <w:rsid w:val="009B71DE"/>
    <w:rsid w:val="009C007C"/>
    <w:rsid w:val="009C04FC"/>
    <w:rsid w:val="009C100B"/>
    <w:rsid w:val="009C574D"/>
    <w:rsid w:val="009C6013"/>
    <w:rsid w:val="009D398A"/>
    <w:rsid w:val="009D3BD7"/>
    <w:rsid w:val="009E292A"/>
    <w:rsid w:val="009E5B66"/>
    <w:rsid w:val="009F4596"/>
    <w:rsid w:val="00A02279"/>
    <w:rsid w:val="00A02BAC"/>
    <w:rsid w:val="00A03BD7"/>
    <w:rsid w:val="00A0669B"/>
    <w:rsid w:val="00A10739"/>
    <w:rsid w:val="00A11396"/>
    <w:rsid w:val="00A13745"/>
    <w:rsid w:val="00A17A07"/>
    <w:rsid w:val="00A24466"/>
    <w:rsid w:val="00A248C9"/>
    <w:rsid w:val="00A2716E"/>
    <w:rsid w:val="00A30332"/>
    <w:rsid w:val="00A33926"/>
    <w:rsid w:val="00A43E96"/>
    <w:rsid w:val="00A510EC"/>
    <w:rsid w:val="00A56C1E"/>
    <w:rsid w:val="00A57234"/>
    <w:rsid w:val="00A65020"/>
    <w:rsid w:val="00A66EDD"/>
    <w:rsid w:val="00A73B2F"/>
    <w:rsid w:val="00A87B50"/>
    <w:rsid w:val="00A90BB9"/>
    <w:rsid w:val="00A90E90"/>
    <w:rsid w:val="00A944C8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D6A5B"/>
    <w:rsid w:val="00AE0EAB"/>
    <w:rsid w:val="00AE24AA"/>
    <w:rsid w:val="00AE2654"/>
    <w:rsid w:val="00AE494A"/>
    <w:rsid w:val="00AE65A1"/>
    <w:rsid w:val="00AE6BBC"/>
    <w:rsid w:val="00AF44FF"/>
    <w:rsid w:val="00B101AC"/>
    <w:rsid w:val="00B10E55"/>
    <w:rsid w:val="00B1485A"/>
    <w:rsid w:val="00B14F0C"/>
    <w:rsid w:val="00B16D86"/>
    <w:rsid w:val="00B176FA"/>
    <w:rsid w:val="00B21A98"/>
    <w:rsid w:val="00B23314"/>
    <w:rsid w:val="00B30BFD"/>
    <w:rsid w:val="00B33FF7"/>
    <w:rsid w:val="00B34AC3"/>
    <w:rsid w:val="00B34E70"/>
    <w:rsid w:val="00B4024E"/>
    <w:rsid w:val="00B4252B"/>
    <w:rsid w:val="00B50C28"/>
    <w:rsid w:val="00B53780"/>
    <w:rsid w:val="00B55441"/>
    <w:rsid w:val="00B5551F"/>
    <w:rsid w:val="00B64C00"/>
    <w:rsid w:val="00B707BB"/>
    <w:rsid w:val="00B70B2D"/>
    <w:rsid w:val="00B72633"/>
    <w:rsid w:val="00B766A9"/>
    <w:rsid w:val="00B77DD2"/>
    <w:rsid w:val="00B80FD8"/>
    <w:rsid w:val="00B852AD"/>
    <w:rsid w:val="00B87E8C"/>
    <w:rsid w:val="00B9251B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BF5424"/>
    <w:rsid w:val="00BF7A0B"/>
    <w:rsid w:val="00C004D3"/>
    <w:rsid w:val="00C031B1"/>
    <w:rsid w:val="00C14BAA"/>
    <w:rsid w:val="00C16129"/>
    <w:rsid w:val="00C170C1"/>
    <w:rsid w:val="00C217C2"/>
    <w:rsid w:val="00C2224D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6C9"/>
    <w:rsid w:val="00C91E3B"/>
    <w:rsid w:val="00C931B2"/>
    <w:rsid w:val="00C957B8"/>
    <w:rsid w:val="00CA2529"/>
    <w:rsid w:val="00CA39C2"/>
    <w:rsid w:val="00CB2021"/>
    <w:rsid w:val="00CC040D"/>
    <w:rsid w:val="00CC20AD"/>
    <w:rsid w:val="00CD2187"/>
    <w:rsid w:val="00CD2C8A"/>
    <w:rsid w:val="00CF26E9"/>
    <w:rsid w:val="00CF3ED1"/>
    <w:rsid w:val="00D012BC"/>
    <w:rsid w:val="00D0130F"/>
    <w:rsid w:val="00D0439F"/>
    <w:rsid w:val="00D04B33"/>
    <w:rsid w:val="00D057BD"/>
    <w:rsid w:val="00D10C2A"/>
    <w:rsid w:val="00D12A20"/>
    <w:rsid w:val="00D206FD"/>
    <w:rsid w:val="00D23494"/>
    <w:rsid w:val="00D26B06"/>
    <w:rsid w:val="00D31510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220C"/>
    <w:rsid w:val="00DB4EC8"/>
    <w:rsid w:val="00DB7241"/>
    <w:rsid w:val="00DC1B6B"/>
    <w:rsid w:val="00DC22D7"/>
    <w:rsid w:val="00DD2002"/>
    <w:rsid w:val="00DD6F23"/>
    <w:rsid w:val="00DE285D"/>
    <w:rsid w:val="00DE31C9"/>
    <w:rsid w:val="00DE4779"/>
    <w:rsid w:val="00DF4B21"/>
    <w:rsid w:val="00DF4C3B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400E"/>
    <w:rsid w:val="00E65D9B"/>
    <w:rsid w:val="00E67904"/>
    <w:rsid w:val="00E71CBF"/>
    <w:rsid w:val="00E81718"/>
    <w:rsid w:val="00E81B3C"/>
    <w:rsid w:val="00E827FB"/>
    <w:rsid w:val="00E84B5B"/>
    <w:rsid w:val="00E86962"/>
    <w:rsid w:val="00E943E9"/>
    <w:rsid w:val="00EA1D8E"/>
    <w:rsid w:val="00EB08C8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3899"/>
    <w:rsid w:val="00F05C19"/>
    <w:rsid w:val="00F06B81"/>
    <w:rsid w:val="00F076FE"/>
    <w:rsid w:val="00F10556"/>
    <w:rsid w:val="00F11298"/>
    <w:rsid w:val="00F123BA"/>
    <w:rsid w:val="00F1645A"/>
    <w:rsid w:val="00F17306"/>
    <w:rsid w:val="00F2457D"/>
    <w:rsid w:val="00F327B0"/>
    <w:rsid w:val="00F32C9B"/>
    <w:rsid w:val="00F330AF"/>
    <w:rsid w:val="00F349D9"/>
    <w:rsid w:val="00F358C6"/>
    <w:rsid w:val="00F420E7"/>
    <w:rsid w:val="00F42591"/>
    <w:rsid w:val="00F43C87"/>
    <w:rsid w:val="00F43E70"/>
    <w:rsid w:val="00F4621E"/>
    <w:rsid w:val="00F54626"/>
    <w:rsid w:val="00F55513"/>
    <w:rsid w:val="00F61075"/>
    <w:rsid w:val="00F652A1"/>
    <w:rsid w:val="00F721C0"/>
    <w:rsid w:val="00F744C4"/>
    <w:rsid w:val="00F760AB"/>
    <w:rsid w:val="00F80506"/>
    <w:rsid w:val="00F86C1E"/>
    <w:rsid w:val="00FA0D22"/>
    <w:rsid w:val="00FA377A"/>
    <w:rsid w:val="00FA6033"/>
    <w:rsid w:val="00FA7FE8"/>
    <w:rsid w:val="00FB4135"/>
    <w:rsid w:val="00FB5C61"/>
    <w:rsid w:val="00FB7600"/>
    <w:rsid w:val="00FC31DB"/>
    <w:rsid w:val="00FD1E2F"/>
    <w:rsid w:val="00FD2B2E"/>
    <w:rsid w:val="00FD430D"/>
    <w:rsid w:val="00FD554D"/>
    <w:rsid w:val="00FD7075"/>
    <w:rsid w:val="00FE0B11"/>
    <w:rsid w:val="00FE0BBF"/>
    <w:rsid w:val="00FE4ACB"/>
    <w:rsid w:val="00FE61E8"/>
    <w:rsid w:val="00FE6750"/>
    <w:rsid w:val="00FF0BDD"/>
    <w:rsid w:val="00FF1288"/>
    <w:rsid w:val="00FF36EB"/>
    <w:rsid w:val="00FF48F1"/>
    <w:rsid w:val="00FF57E8"/>
    <w:rsid w:val="0E623620"/>
    <w:rsid w:val="138DA901"/>
    <w:rsid w:val="1CEDB4A3"/>
    <w:rsid w:val="311ABFCE"/>
    <w:rsid w:val="3CBB2000"/>
    <w:rsid w:val="762A9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0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311ABFC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customStyle="1" w:styleId="NLa">
    <w:name w:val="NLa"/>
    <w:basedOn w:val="ListParagraph"/>
    <w:qFormat/>
    <w:rsid w:val="00DB220C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customStyle="1" w:styleId="NL">
    <w:name w:val="NL"/>
    <w:basedOn w:val="Normal"/>
    <w:qFormat/>
    <w:rsid w:val="00DB220C"/>
    <w:pPr>
      <w:spacing w:after="60" w:line="276" w:lineRule="auto"/>
      <w:ind w:left="357" w:hanging="357"/>
    </w:pPr>
    <w:rPr>
      <w:rFonts w:ascii="Arial" w:hAnsi="Arial" w:cs="Arial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DB220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2E70B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21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8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4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04FB1-C264-40AB-992E-0C59AF6C9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507E28-C9B5-4268-9588-72EF21F08D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15C63-E257-4D10-9E29-E045772802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9E9CF66-9960-474D-9407-24349B30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647</cp:revision>
  <cp:lastPrinted>2016-08-23T12:28:00Z</cp:lastPrinted>
  <dcterms:created xsi:type="dcterms:W3CDTF">2018-06-22T18:41:00Z</dcterms:created>
  <dcterms:modified xsi:type="dcterms:W3CDTF">2025-09-05T18:37:00Z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